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52038969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  <w:listItem w:displayText="Maßnahmen nach § 16 h SGB II" w:value="Maßnahmen nach § 16 h SGB II"/>
          </w:dropDownList>
        </w:sdtPr>
        <w:sdtEndPr>
          <w:rPr>
            <w:b/>
          </w:rPr>
        </w:sdtEndPr>
        <w:sdtContent>
          <w:r w:rsidR="0025025D"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3BEE4A33" w14:textId="77777777" w:rsidR="00284B70" w:rsidRDefault="00284B70" w:rsidP="00284B70">
      <w:pPr>
        <w:spacing w:after="240"/>
        <w:jc w:val="both"/>
        <w:rPr>
          <w:rFonts w:ascii="Arial" w:hAnsi="Arial"/>
          <w:sz w:val="16"/>
        </w:rPr>
      </w:pPr>
    </w:p>
    <w:p w14:paraId="2AC59678" w14:textId="0FC2B6DF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810B50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810B50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3A1F23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59B5EC0F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A342EA">
              <w:rPr>
                <w:rFonts w:ascii="Arial" w:hAnsi="Arial"/>
                <w:sz w:val="16"/>
                <w:szCs w:val="16"/>
              </w:rPr>
              <w:t>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639DF" w14:textId="77777777" w:rsidR="00B032EB" w:rsidRDefault="00B032EB">
      <w:r>
        <w:separator/>
      </w:r>
    </w:p>
  </w:endnote>
  <w:endnote w:type="continuationSeparator" w:id="0">
    <w:p w14:paraId="593061D4" w14:textId="77777777" w:rsidR="00B032EB" w:rsidRDefault="00B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AAEBF1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8CD61" w14:textId="77777777" w:rsidR="00B032EB" w:rsidRDefault="00B032EB">
      <w:r>
        <w:separator/>
      </w:r>
    </w:p>
  </w:footnote>
  <w:footnote w:type="continuationSeparator" w:id="0">
    <w:p w14:paraId="7F8D85FD" w14:textId="77777777" w:rsidR="00B032EB" w:rsidRDefault="00B03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Ismo/XjT/oXNHFMKg7iNGmRsBCEG3wEKV9UIEqgaoTLdiSunroWau7RhH/ftTWXtEqSP1eay43xm8lt2HnxC5g==" w:saltValue="wdzJqOvY0H8GJiKS/mZuKA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2665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5025D"/>
    <w:rsid w:val="00284B7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07956"/>
    <w:rsid w:val="0042328A"/>
    <w:rsid w:val="004378E1"/>
    <w:rsid w:val="00452983"/>
    <w:rsid w:val="00452D83"/>
    <w:rsid w:val="00520554"/>
    <w:rsid w:val="00547EE3"/>
    <w:rsid w:val="00554D16"/>
    <w:rsid w:val="00554E14"/>
    <w:rsid w:val="00595263"/>
    <w:rsid w:val="005969AC"/>
    <w:rsid w:val="005B1C18"/>
    <w:rsid w:val="005E3BC1"/>
    <w:rsid w:val="006006F2"/>
    <w:rsid w:val="006155FC"/>
    <w:rsid w:val="00661820"/>
    <w:rsid w:val="006937A9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032EB"/>
    <w:rsid w:val="00B25B0F"/>
    <w:rsid w:val="00B57D47"/>
    <w:rsid w:val="00B63994"/>
    <w:rsid w:val="00B845EA"/>
    <w:rsid w:val="00B920C4"/>
    <w:rsid w:val="00B96984"/>
    <w:rsid w:val="00C02309"/>
    <w:rsid w:val="00C202C8"/>
    <w:rsid w:val="00C3309C"/>
    <w:rsid w:val="00C66326"/>
    <w:rsid w:val="00C67A33"/>
    <w:rsid w:val="00CC118D"/>
    <w:rsid w:val="00CF0408"/>
    <w:rsid w:val="00D000B3"/>
    <w:rsid w:val="00D2646A"/>
    <w:rsid w:val="00DA6BB0"/>
    <w:rsid w:val="00DE04C0"/>
    <w:rsid w:val="00E003A5"/>
    <w:rsid w:val="00E008C9"/>
    <w:rsid w:val="00E00B9E"/>
    <w:rsid w:val="00E10BE5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1C3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18798C"/>
    <w:rsid w:val="00250982"/>
    <w:rsid w:val="00253B46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AF7EA5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81D61-D1B3-4F14-806F-048B3B50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2022-11-10T09:11:00Z</dcterms:created>
  <dcterms:modified xsi:type="dcterms:W3CDTF">2022-11-10T09:11:00Z</dcterms:modified>
</cp:coreProperties>
</file>